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D62B8" w14:textId="2DF77CC9" w:rsidR="000F4394" w:rsidRPr="005F33DC" w:rsidRDefault="0DE82240" w:rsidP="41E7C620">
      <w:pPr>
        <w:spacing w:line="257" w:lineRule="auto"/>
        <w:rPr>
          <w:rFonts w:ascii="Times New Roman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Resource Type: </w:t>
      </w:r>
      <w:r w:rsidRPr="005F33DC">
        <w:rPr>
          <w:rFonts w:ascii="Times New Roman" w:eastAsia="Arial" w:hAnsi="Times New Roman" w:cs="Times New Roman"/>
          <w:sz w:val="24"/>
          <w:szCs w:val="24"/>
        </w:rPr>
        <w:t>Email Outreach Template</w:t>
      </w:r>
    </w:p>
    <w:p w14:paraId="4AC3AFA5" w14:textId="624A3B12" w:rsidR="000F4394" w:rsidRPr="005F33DC" w:rsidRDefault="0DE82240" w:rsidP="41E7C620">
      <w:pPr>
        <w:spacing w:line="257" w:lineRule="auto"/>
        <w:rPr>
          <w:rFonts w:ascii="Times New Roman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Audience: </w:t>
      </w:r>
      <w:r w:rsidRPr="005F33DC">
        <w:rPr>
          <w:rFonts w:ascii="Times New Roman" w:eastAsia="Arial" w:hAnsi="Times New Roman" w:cs="Times New Roman"/>
          <w:sz w:val="24"/>
          <w:szCs w:val="24"/>
        </w:rPr>
        <w:t xml:space="preserve">Clients and potential clients </w:t>
      </w:r>
    </w:p>
    <w:p w14:paraId="28DAA819" w14:textId="01252FDE" w:rsidR="000F4394" w:rsidRPr="005F33DC" w:rsidRDefault="0DE82240" w:rsidP="41E7C620">
      <w:pPr>
        <w:spacing w:line="257" w:lineRule="auto"/>
        <w:rPr>
          <w:rFonts w:ascii="Times New Roman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b/>
          <w:bCs/>
          <w:sz w:val="24"/>
          <w:szCs w:val="24"/>
        </w:rPr>
        <w:t>Directions</w:t>
      </w:r>
      <w:r w:rsidRPr="005F33DC">
        <w:rPr>
          <w:rFonts w:ascii="Times New Roman" w:eastAsia="Arial" w:hAnsi="Times New Roman" w:cs="Times New Roman"/>
          <w:sz w:val="24"/>
          <w:szCs w:val="24"/>
        </w:rPr>
        <w:t xml:space="preserve">: Copy and paste the template below into your preferred email platform. HTML email formatting is preferred. </w:t>
      </w:r>
    </w:p>
    <w:p w14:paraId="169D6460" w14:textId="4001D154" w:rsidR="000F4394" w:rsidRPr="005F33DC" w:rsidRDefault="0DE82240" w:rsidP="41E7C620">
      <w:pPr>
        <w:spacing w:line="257" w:lineRule="auto"/>
        <w:rPr>
          <w:rFonts w:ascii="Times New Roman" w:hAnsi="Times New Roman" w:cs="Times New Roman"/>
          <w:sz w:val="24"/>
          <w:szCs w:val="24"/>
        </w:rPr>
      </w:pPr>
      <w:r w:rsidRPr="005F33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4B2ABE6" w14:textId="2E8D6619" w:rsidR="7C23F78B" w:rsidRPr="005F33DC" w:rsidRDefault="0DE82240" w:rsidP="5C738708">
      <w:pPr>
        <w:spacing w:line="276" w:lineRule="auto"/>
        <w:rPr>
          <w:ins w:id="0" w:author="Jenny Muchnikoff" w:date="2021-10-06T21:12:00Z"/>
          <w:rFonts w:ascii="Times New Roman" w:eastAsia="Arial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Subject line: </w:t>
      </w:r>
      <w:del w:id="1" w:author="Doug Rappaport" w:date="2021-10-06T15:00:00Z">
        <w:r w:rsidR="7C23F78B" w:rsidRPr="005F33DC" w:rsidDel="0DE82240">
          <w:rPr>
            <w:rFonts w:ascii="Times New Roman" w:eastAsia="Arial" w:hAnsi="Times New Roman" w:cs="Times New Roman"/>
            <w:sz w:val="24"/>
            <w:szCs w:val="24"/>
          </w:rPr>
          <w:delText xml:space="preserve"> </w:delText>
        </w:r>
      </w:del>
      <w:r w:rsidR="2CA34515" w:rsidRPr="005F33DC">
        <w:rPr>
          <w:rFonts w:ascii="Times New Roman" w:eastAsia="Arial" w:hAnsi="Times New Roman" w:cs="Times New Roman"/>
          <w:sz w:val="24"/>
          <w:szCs w:val="24"/>
        </w:rPr>
        <w:t xml:space="preserve">Flooding Never Takes a Holiday! </w:t>
      </w:r>
    </w:p>
    <w:p w14:paraId="01B9C24C" w14:textId="06486378" w:rsidR="7C23F78B" w:rsidRPr="005F33DC" w:rsidRDefault="0DE82240" w:rsidP="7C23F78B">
      <w:pPr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sz w:val="24"/>
          <w:szCs w:val="24"/>
        </w:rPr>
        <w:t xml:space="preserve">Dear </w:t>
      </w:r>
      <w:r w:rsidRPr="005F33DC">
        <w:rPr>
          <w:rFonts w:ascii="Times New Roman" w:eastAsia="Arial" w:hAnsi="Times New Roman" w:cs="Times New Roman"/>
          <w:sz w:val="24"/>
          <w:szCs w:val="24"/>
          <w:highlight w:val="yellow"/>
        </w:rPr>
        <w:t>[insert name of city/community]</w:t>
      </w:r>
      <w:r w:rsidRPr="005F33D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33DC">
        <w:rPr>
          <w:rFonts w:ascii="Times New Roman" w:eastAsia="Arial" w:hAnsi="Times New Roman" w:cs="Times New Roman"/>
          <w:sz w:val="24"/>
          <w:szCs w:val="24"/>
          <w:highlight w:val="yellow"/>
        </w:rPr>
        <w:t>[resident / business owner],</w:t>
      </w:r>
      <w:r w:rsidRPr="005F33D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5AD954D8" w14:textId="309657BD" w:rsidR="13CBC9C0" w:rsidRPr="005F33DC" w:rsidRDefault="35085FDE" w:rsidP="7C23F78B">
      <w:pPr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Why consider flood insurance now? </w:t>
      </w:r>
      <w:r w:rsidR="13CBC9C0" w:rsidRPr="005F33DC">
        <w:rPr>
          <w:rFonts w:ascii="Times New Roman" w:eastAsia="Arial" w:hAnsi="Times New Roman" w:cs="Times New Roman"/>
          <w:b/>
          <w:bCs/>
          <w:sz w:val="24"/>
          <w:szCs w:val="24"/>
        </w:rPr>
        <w:t>Peace of mind</w:t>
      </w:r>
      <w:r w:rsidR="13CBC9C0" w:rsidRPr="005F33DC">
        <w:rPr>
          <w:rFonts w:ascii="Times New Roman" w:eastAsia="Arial" w:hAnsi="Times New Roman" w:cs="Times New Roman"/>
          <w:sz w:val="24"/>
          <w:szCs w:val="24"/>
        </w:rPr>
        <w:t xml:space="preserve"> is one of the </w:t>
      </w:r>
      <w:r w:rsidR="4B387D1E" w:rsidRPr="005F33DC">
        <w:rPr>
          <w:rFonts w:ascii="Times New Roman" w:eastAsia="Arial" w:hAnsi="Times New Roman" w:cs="Times New Roman"/>
          <w:sz w:val="24"/>
          <w:szCs w:val="24"/>
        </w:rPr>
        <w:t>best holiday gifts</w:t>
      </w:r>
      <w:r w:rsidR="13CBC9C0" w:rsidRPr="005F33DC">
        <w:rPr>
          <w:rFonts w:ascii="Times New Roman" w:eastAsia="Arial" w:hAnsi="Times New Roman" w:cs="Times New Roman"/>
          <w:sz w:val="24"/>
          <w:szCs w:val="24"/>
        </w:rPr>
        <w:t xml:space="preserve"> you can give or receive. </w:t>
      </w:r>
      <w:r w:rsidR="29BFF0E9" w:rsidRPr="005F33DC">
        <w:rPr>
          <w:rFonts w:ascii="Times New Roman" w:eastAsia="Arial" w:hAnsi="Times New Roman" w:cs="Times New Roman"/>
          <w:sz w:val="24"/>
          <w:szCs w:val="24"/>
        </w:rPr>
        <w:t>Flooding is the most common and most costly natural disaster in the U.S. Knowing you have the financial</w:t>
      </w:r>
      <w:r w:rsidR="2C8B7EDD" w:rsidRPr="005F33DC">
        <w:rPr>
          <w:rFonts w:ascii="Times New Roman" w:eastAsia="Arial" w:hAnsi="Times New Roman" w:cs="Times New Roman"/>
          <w:sz w:val="24"/>
          <w:szCs w:val="24"/>
        </w:rPr>
        <w:t xml:space="preserve"> protection </w:t>
      </w:r>
      <w:r w:rsidR="29BFF0E9" w:rsidRPr="005F33DC">
        <w:rPr>
          <w:rFonts w:ascii="Times New Roman" w:eastAsia="Arial" w:hAnsi="Times New Roman" w:cs="Times New Roman"/>
          <w:sz w:val="24"/>
          <w:szCs w:val="24"/>
        </w:rPr>
        <w:t xml:space="preserve">to protect the life you’ve built can provide a </w:t>
      </w:r>
      <w:r w:rsidR="2CB1AE46" w:rsidRPr="005F33DC">
        <w:rPr>
          <w:rFonts w:ascii="Times New Roman" w:eastAsia="Arial" w:hAnsi="Times New Roman" w:cs="Times New Roman"/>
          <w:sz w:val="24"/>
          <w:szCs w:val="24"/>
        </w:rPr>
        <w:t xml:space="preserve">great </w:t>
      </w:r>
      <w:r w:rsidR="29BFF0E9" w:rsidRPr="005F33DC">
        <w:rPr>
          <w:rFonts w:ascii="Times New Roman" w:eastAsia="Arial" w:hAnsi="Times New Roman" w:cs="Times New Roman"/>
          <w:sz w:val="24"/>
          <w:szCs w:val="24"/>
        </w:rPr>
        <w:t>sense of s</w:t>
      </w:r>
      <w:r w:rsidR="029365A4" w:rsidRPr="005F33DC">
        <w:rPr>
          <w:rFonts w:ascii="Times New Roman" w:eastAsia="Arial" w:hAnsi="Times New Roman" w:cs="Times New Roman"/>
          <w:sz w:val="24"/>
          <w:szCs w:val="24"/>
        </w:rPr>
        <w:t>e</w:t>
      </w:r>
      <w:r w:rsidR="29BFF0E9" w:rsidRPr="005F33DC">
        <w:rPr>
          <w:rFonts w:ascii="Times New Roman" w:eastAsia="Arial" w:hAnsi="Times New Roman" w:cs="Times New Roman"/>
          <w:sz w:val="24"/>
          <w:szCs w:val="24"/>
        </w:rPr>
        <w:t>curity</w:t>
      </w:r>
      <w:r w:rsidR="08CF97D1" w:rsidRPr="005F33DC">
        <w:rPr>
          <w:rFonts w:ascii="Times New Roman" w:eastAsia="Arial" w:hAnsi="Times New Roman" w:cs="Times New Roman"/>
          <w:sz w:val="24"/>
          <w:szCs w:val="24"/>
        </w:rPr>
        <w:t xml:space="preserve"> as we move into the holiday season.</w:t>
      </w:r>
    </w:p>
    <w:p w14:paraId="63132913" w14:textId="0BAA811C" w:rsidR="000F4394" w:rsidRPr="005F33DC" w:rsidRDefault="5E43B08F" w:rsidP="5C738708">
      <w:pPr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sz w:val="24"/>
          <w:szCs w:val="24"/>
        </w:rPr>
        <w:t xml:space="preserve">Many people don’t associate flooding with winter, but </w:t>
      </w:r>
      <w:r w:rsidR="0E666742" w:rsidRPr="005F33DC">
        <w:rPr>
          <w:rFonts w:ascii="Times New Roman" w:eastAsia="Arial" w:hAnsi="Times New Roman" w:cs="Times New Roman"/>
          <w:b/>
          <w:bCs/>
          <w:sz w:val="24"/>
          <w:szCs w:val="24"/>
        </w:rPr>
        <w:t>any time it can rain, it can flood</w:t>
      </w:r>
      <w:r w:rsidR="0E666742" w:rsidRPr="005F33DC">
        <w:rPr>
          <w:rFonts w:ascii="Times New Roman" w:eastAsia="Arial" w:hAnsi="Times New Roman" w:cs="Times New Roman"/>
          <w:sz w:val="24"/>
          <w:szCs w:val="24"/>
        </w:rPr>
        <w:t>. Winter storms can bring flooding with</w:t>
      </w:r>
      <w:r w:rsidR="23BDF4CF" w:rsidRPr="005F33D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93E0913" w:rsidRPr="005F33DC">
        <w:rPr>
          <w:rFonts w:ascii="Times New Roman" w:eastAsia="Arial" w:hAnsi="Times New Roman" w:cs="Times New Roman"/>
          <w:sz w:val="24"/>
          <w:szCs w:val="24"/>
        </w:rPr>
        <w:t>them or</w:t>
      </w:r>
      <w:r w:rsidR="23BDF4CF" w:rsidRPr="005F33DC">
        <w:rPr>
          <w:rFonts w:ascii="Times New Roman" w:eastAsia="Arial" w:hAnsi="Times New Roman" w:cs="Times New Roman"/>
          <w:sz w:val="24"/>
          <w:szCs w:val="24"/>
        </w:rPr>
        <w:t xml:space="preserve"> set the stage for floods</w:t>
      </w:r>
      <w:r w:rsidR="03108F0A" w:rsidRPr="005F33DC">
        <w:rPr>
          <w:rFonts w:ascii="Times New Roman" w:eastAsia="Arial" w:hAnsi="Times New Roman" w:cs="Times New Roman"/>
          <w:sz w:val="24"/>
          <w:szCs w:val="24"/>
        </w:rPr>
        <w:t xml:space="preserve"> later</w:t>
      </w:r>
      <w:r w:rsidR="23BDF4CF" w:rsidRPr="005F33DC">
        <w:rPr>
          <w:rFonts w:ascii="Times New Roman" w:eastAsia="Arial" w:hAnsi="Times New Roman" w:cs="Times New Roman"/>
          <w:sz w:val="24"/>
          <w:szCs w:val="24"/>
        </w:rPr>
        <w:t xml:space="preserve"> if snow thaws while the ground is </w:t>
      </w:r>
      <w:r w:rsidR="58D74555" w:rsidRPr="005F33DC">
        <w:rPr>
          <w:rFonts w:ascii="Times New Roman" w:eastAsia="Arial" w:hAnsi="Times New Roman" w:cs="Times New Roman"/>
          <w:sz w:val="24"/>
          <w:szCs w:val="24"/>
        </w:rPr>
        <w:t>s</w:t>
      </w:r>
      <w:r w:rsidR="23BDF4CF" w:rsidRPr="005F33DC">
        <w:rPr>
          <w:rFonts w:ascii="Times New Roman" w:eastAsia="Arial" w:hAnsi="Times New Roman" w:cs="Times New Roman"/>
          <w:sz w:val="24"/>
          <w:szCs w:val="24"/>
        </w:rPr>
        <w:t>till frozen.</w:t>
      </w:r>
      <w:r w:rsidR="1B2C8B4E" w:rsidRPr="005F33D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2CCCAF58" w:rsidRPr="005F33DC">
        <w:rPr>
          <w:rFonts w:ascii="Times New Roman" w:eastAsia="Arial" w:hAnsi="Times New Roman" w:cs="Times New Roman"/>
          <w:sz w:val="24"/>
          <w:szCs w:val="24"/>
        </w:rPr>
        <w:t xml:space="preserve">Unseasonably warm periods are happening more frequently in winter months. </w:t>
      </w:r>
      <w:r w:rsidR="2B17ADA1" w:rsidRPr="005F33DC">
        <w:rPr>
          <w:rFonts w:ascii="Times New Roman" w:eastAsia="Arial" w:hAnsi="Times New Roman" w:cs="Times New Roman"/>
          <w:sz w:val="24"/>
          <w:szCs w:val="24"/>
        </w:rPr>
        <w:t>W</w:t>
      </w:r>
      <w:r w:rsidR="1B2C8B4E" w:rsidRPr="005F33DC">
        <w:rPr>
          <w:rFonts w:ascii="Times New Roman" w:eastAsia="Arial" w:hAnsi="Times New Roman" w:cs="Times New Roman"/>
          <w:sz w:val="24"/>
          <w:szCs w:val="24"/>
        </w:rPr>
        <w:t>aiting for spring flood season can be a costly mistake</w:t>
      </w:r>
      <w:r w:rsidR="4953DEF5" w:rsidRPr="005F33DC">
        <w:rPr>
          <w:rFonts w:ascii="Times New Roman" w:eastAsia="Arial" w:hAnsi="Times New Roman" w:cs="Times New Roman"/>
          <w:sz w:val="24"/>
          <w:szCs w:val="24"/>
        </w:rPr>
        <w:t xml:space="preserve"> when</w:t>
      </w:r>
      <w:r w:rsidR="1B2C8B4E" w:rsidRPr="005F33DC">
        <w:rPr>
          <w:rFonts w:ascii="Times New Roman" w:eastAsia="Arial" w:hAnsi="Times New Roman" w:cs="Times New Roman"/>
          <w:sz w:val="24"/>
          <w:szCs w:val="24"/>
        </w:rPr>
        <w:t xml:space="preserve"> most flood insurance policies take 30 days to go into effect</w:t>
      </w:r>
      <w:r w:rsidR="39A63548" w:rsidRPr="005F33DC">
        <w:rPr>
          <w:rFonts w:ascii="Times New Roman" w:eastAsia="Arial" w:hAnsi="Times New Roman" w:cs="Times New Roman"/>
          <w:sz w:val="24"/>
          <w:szCs w:val="24"/>
        </w:rPr>
        <w:t>.</w:t>
      </w:r>
    </w:p>
    <w:p w14:paraId="200997D2" w14:textId="71E5CC68" w:rsidR="000F4394" w:rsidRPr="005F33DC" w:rsidRDefault="177C2A87" w:rsidP="7C23F78B">
      <w:pPr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sz w:val="24"/>
          <w:szCs w:val="24"/>
        </w:rPr>
        <w:t>A</w:t>
      </w:r>
      <w:r w:rsidR="0DE82240" w:rsidRPr="005F33DC">
        <w:rPr>
          <w:rFonts w:ascii="Times New Roman" w:eastAsia="Arial" w:hAnsi="Times New Roman" w:cs="Times New Roman"/>
          <w:sz w:val="24"/>
          <w:szCs w:val="24"/>
        </w:rPr>
        <w:t xml:space="preserve">s your local </w:t>
      </w:r>
      <w:r w:rsidR="0DE82240" w:rsidRPr="005F33DC">
        <w:rPr>
          <w:rFonts w:ascii="Times New Roman" w:eastAsia="Arial" w:hAnsi="Times New Roman" w:cs="Times New Roman"/>
          <w:sz w:val="24"/>
          <w:szCs w:val="24"/>
          <w:highlight w:val="yellow"/>
        </w:rPr>
        <w:t>[insert company name]</w:t>
      </w:r>
      <w:r w:rsidR="0DE82240" w:rsidRPr="005F33DC">
        <w:rPr>
          <w:rFonts w:ascii="Times New Roman" w:eastAsia="Arial" w:hAnsi="Times New Roman" w:cs="Times New Roman"/>
          <w:sz w:val="24"/>
          <w:szCs w:val="24"/>
        </w:rPr>
        <w:t xml:space="preserve"> agent, I want to make sure </w:t>
      </w:r>
      <w:r w:rsidR="0DE82240" w:rsidRPr="005F33DC">
        <w:rPr>
          <w:rFonts w:ascii="Times New Roman" w:eastAsia="Arial" w:hAnsi="Times New Roman" w:cs="Times New Roman"/>
          <w:sz w:val="24"/>
          <w:szCs w:val="24"/>
          <w:highlight w:val="yellow"/>
        </w:rPr>
        <w:t>[you are / your family is / your business is]</w:t>
      </w:r>
      <w:r w:rsidR="0DE82240" w:rsidRPr="005F33D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34EF502F" w:rsidRPr="005F33DC">
        <w:rPr>
          <w:rFonts w:ascii="Times New Roman" w:eastAsia="Arial" w:hAnsi="Times New Roman" w:cs="Times New Roman"/>
          <w:sz w:val="24"/>
          <w:szCs w:val="24"/>
        </w:rPr>
        <w:t>are protected from the financial impacts of flooding.</w:t>
      </w:r>
    </w:p>
    <w:p w14:paraId="72C7602F" w14:textId="17F3FDF7" w:rsidR="000F4394" w:rsidRPr="005F33DC" w:rsidRDefault="34EF502F" w:rsidP="41E7C620">
      <w:pPr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sz w:val="24"/>
          <w:szCs w:val="24"/>
        </w:rPr>
        <w:t>I understand just how busy life can be in advance of the holidays</w:t>
      </w:r>
      <w:r w:rsidR="658F3047" w:rsidRPr="005F33DC">
        <w:rPr>
          <w:rFonts w:ascii="Times New Roman" w:eastAsia="Arial" w:hAnsi="Times New Roman" w:cs="Times New Roman"/>
          <w:sz w:val="24"/>
          <w:szCs w:val="24"/>
        </w:rPr>
        <w:t>.</w:t>
      </w:r>
      <w:r w:rsidR="0E5F5E86" w:rsidRPr="005F33D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30CE54D8" w:rsidRPr="005F33DC">
        <w:rPr>
          <w:rFonts w:ascii="Times New Roman" w:eastAsia="Arial" w:hAnsi="Times New Roman" w:cs="Times New Roman"/>
          <w:sz w:val="24"/>
          <w:szCs w:val="24"/>
        </w:rPr>
        <w:t>G</w:t>
      </w:r>
      <w:r w:rsidR="0E5F5E86" w:rsidRPr="005F33DC">
        <w:rPr>
          <w:rFonts w:ascii="Times New Roman" w:eastAsia="Arial" w:hAnsi="Times New Roman" w:cs="Times New Roman"/>
          <w:sz w:val="24"/>
          <w:szCs w:val="24"/>
        </w:rPr>
        <w:t>et</w:t>
      </w:r>
      <w:r w:rsidR="2FCA03DB" w:rsidRPr="005F33DC">
        <w:rPr>
          <w:rFonts w:ascii="Times New Roman" w:eastAsia="Arial" w:hAnsi="Times New Roman" w:cs="Times New Roman"/>
          <w:sz w:val="24"/>
          <w:szCs w:val="24"/>
        </w:rPr>
        <w:t>ting</w:t>
      </w:r>
      <w:r w:rsidR="0E5F5E86" w:rsidRPr="005F33DC">
        <w:rPr>
          <w:rFonts w:ascii="Times New Roman" w:eastAsia="Arial" w:hAnsi="Times New Roman" w:cs="Times New Roman"/>
          <w:sz w:val="24"/>
          <w:szCs w:val="24"/>
        </w:rPr>
        <w:t xml:space="preserve"> flood insurance now will protect your property throughout the year</w:t>
      </w:r>
      <w:r w:rsidR="64E06A3C" w:rsidRPr="005F33DC">
        <w:rPr>
          <w:rFonts w:ascii="Times New Roman" w:eastAsia="Arial" w:hAnsi="Times New Roman" w:cs="Times New Roman"/>
          <w:sz w:val="24"/>
          <w:szCs w:val="24"/>
        </w:rPr>
        <w:t>, and</w:t>
      </w:r>
      <w:r w:rsidRPr="005F33D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1B207F7C" w:rsidRPr="005F33DC">
        <w:rPr>
          <w:rFonts w:ascii="Times New Roman" w:eastAsia="Arial" w:hAnsi="Times New Roman" w:cs="Times New Roman"/>
          <w:sz w:val="24"/>
          <w:szCs w:val="24"/>
        </w:rPr>
        <w:t>i</w:t>
      </w:r>
      <w:r w:rsidRPr="005F33DC">
        <w:rPr>
          <w:rFonts w:ascii="Times New Roman" w:eastAsia="Arial" w:hAnsi="Times New Roman" w:cs="Times New Roman"/>
          <w:sz w:val="24"/>
          <w:szCs w:val="24"/>
        </w:rPr>
        <w:t>t takes only a short tim</w:t>
      </w:r>
      <w:r w:rsidR="47B32A12" w:rsidRPr="005F33DC">
        <w:rPr>
          <w:rFonts w:ascii="Times New Roman" w:eastAsia="Arial" w:hAnsi="Times New Roman" w:cs="Times New Roman"/>
          <w:sz w:val="24"/>
          <w:szCs w:val="24"/>
        </w:rPr>
        <w:t>e</w:t>
      </w:r>
      <w:r w:rsidRPr="005F33DC">
        <w:rPr>
          <w:rFonts w:ascii="Times New Roman" w:eastAsia="Arial" w:hAnsi="Times New Roman" w:cs="Times New Roman"/>
          <w:sz w:val="24"/>
          <w:szCs w:val="24"/>
        </w:rPr>
        <w:t xml:space="preserve"> to go over you</w:t>
      </w:r>
      <w:r w:rsidR="5028E840" w:rsidRPr="005F33DC">
        <w:rPr>
          <w:rFonts w:ascii="Times New Roman" w:eastAsia="Arial" w:hAnsi="Times New Roman" w:cs="Times New Roman"/>
          <w:sz w:val="24"/>
          <w:szCs w:val="24"/>
        </w:rPr>
        <w:t>r individual flood risks and provide a quote.</w:t>
      </w:r>
    </w:p>
    <w:p w14:paraId="159089FC" w14:textId="23BC336D" w:rsidR="000F4394" w:rsidRPr="005F33DC" w:rsidRDefault="2D1D0255" w:rsidP="7C23F78B">
      <w:pPr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sz w:val="24"/>
          <w:szCs w:val="24"/>
        </w:rPr>
        <w:t xml:space="preserve">Please reach out </w:t>
      </w:r>
      <w:r w:rsidR="3069CF0F" w:rsidRPr="005F33DC">
        <w:rPr>
          <w:rFonts w:ascii="Times New Roman" w:eastAsia="Arial" w:hAnsi="Times New Roman" w:cs="Times New Roman"/>
          <w:sz w:val="24"/>
          <w:szCs w:val="24"/>
        </w:rPr>
        <w:t>at your co</w:t>
      </w:r>
      <w:r w:rsidR="0B8CD323" w:rsidRPr="005F33DC">
        <w:rPr>
          <w:rFonts w:ascii="Times New Roman" w:eastAsia="Arial" w:hAnsi="Times New Roman" w:cs="Times New Roman"/>
          <w:sz w:val="24"/>
          <w:szCs w:val="24"/>
        </w:rPr>
        <w:t>n</w:t>
      </w:r>
      <w:r w:rsidR="3069CF0F" w:rsidRPr="005F33DC">
        <w:rPr>
          <w:rFonts w:ascii="Times New Roman" w:eastAsia="Arial" w:hAnsi="Times New Roman" w:cs="Times New Roman"/>
          <w:sz w:val="24"/>
          <w:szCs w:val="24"/>
        </w:rPr>
        <w:t>venience</w:t>
      </w:r>
      <w:r w:rsidRPr="005F33DC">
        <w:rPr>
          <w:rFonts w:ascii="Times New Roman" w:eastAsia="Arial" w:hAnsi="Times New Roman" w:cs="Times New Roman"/>
          <w:sz w:val="24"/>
          <w:szCs w:val="24"/>
        </w:rPr>
        <w:t xml:space="preserve"> to </w:t>
      </w:r>
      <w:r w:rsidR="6C7E37B1" w:rsidRPr="005F33DC">
        <w:rPr>
          <w:rFonts w:ascii="Times New Roman" w:eastAsia="Arial" w:hAnsi="Times New Roman" w:cs="Times New Roman"/>
          <w:sz w:val="24"/>
          <w:szCs w:val="24"/>
        </w:rPr>
        <w:t>explore your</w:t>
      </w:r>
      <w:r w:rsidRPr="005F33D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532433D3" w:rsidRPr="005F33DC">
        <w:rPr>
          <w:rFonts w:ascii="Times New Roman" w:eastAsia="Arial" w:hAnsi="Times New Roman" w:cs="Times New Roman"/>
          <w:sz w:val="24"/>
          <w:szCs w:val="24"/>
        </w:rPr>
        <w:t xml:space="preserve">personal </w:t>
      </w:r>
      <w:r w:rsidRPr="005F33DC">
        <w:rPr>
          <w:rFonts w:ascii="Times New Roman" w:eastAsia="Arial" w:hAnsi="Times New Roman" w:cs="Times New Roman"/>
          <w:sz w:val="24"/>
          <w:szCs w:val="24"/>
        </w:rPr>
        <w:t>flood risk and the benefits of flood insurance.</w:t>
      </w:r>
    </w:p>
    <w:p w14:paraId="314CFAB2" w14:textId="27601607" w:rsidR="000F4394" w:rsidRPr="005F33DC" w:rsidRDefault="000F4394" w:rsidP="7C23F78B">
      <w:pPr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</w:p>
    <w:p w14:paraId="7A1A168E" w14:textId="122B3DC4" w:rsidR="000F4394" w:rsidRPr="005F33DC" w:rsidRDefault="0DE82240" w:rsidP="7C23F78B">
      <w:pPr>
        <w:spacing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sz w:val="24"/>
          <w:szCs w:val="24"/>
        </w:rPr>
        <w:t>Sincerely,</w:t>
      </w:r>
    </w:p>
    <w:p w14:paraId="17A7C618" w14:textId="2ECD2446" w:rsidR="000F4394" w:rsidRPr="005F33DC" w:rsidRDefault="0DE82240" w:rsidP="41E7C6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33DC">
        <w:rPr>
          <w:rFonts w:ascii="Times New Roman" w:eastAsia="Arial" w:hAnsi="Times New Roman" w:cs="Times New Roman"/>
          <w:sz w:val="24"/>
          <w:szCs w:val="24"/>
          <w:highlight w:val="yellow"/>
        </w:rPr>
        <w:t>[name, contact information]</w:t>
      </w:r>
    </w:p>
    <w:p w14:paraId="2C078E63" w14:textId="77EA127A" w:rsidR="000F4394" w:rsidRPr="005F33DC" w:rsidRDefault="000F4394" w:rsidP="41E7C620">
      <w:pPr>
        <w:rPr>
          <w:rFonts w:ascii="Times New Roman" w:hAnsi="Times New Roman" w:cs="Times New Roman"/>
          <w:sz w:val="24"/>
          <w:szCs w:val="24"/>
        </w:rPr>
      </w:pPr>
    </w:p>
    <w:sectPr w:rsidR="000F4394" w:rsidRPr="005F3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C7343"/>
    <w:multiLevelType w:val="hybridMultilevel"/>
    <w:tmpl w:val="46E2BAAC"/>
    <w:lvl w:ilvl="0" w:tplc="EFAAF0EE">
      <w:start w:val="1"/>
      <w:numFmt w:val="decimal"/>
      <w:lvlText w:val="%1."/>
      <w:lvlJc w:val="left"/>
      <w:pPr>
        <w:ind w:left="720" w:hanging="360"/>
      </w:pPr>
    </w:lvl>
    <w:lvl w:ilvl="1" w:tplc="60A61DCE">
      <w:start w:val="1"/>
      <w:numFmt w:val="lowerLetter"/>
      <w:lvlText w:val="%2."/>
      <w:lvlJc w:val="left"/>
      <w:pPr>
        <w:ind w:left="1440" w:hanging="360"/>
      </w:pPr>
    </w:lvl>
    <w:lvl w:ilvl="2" w:tplc="B4DCEA74">
      <w:start w:val="1"/>
      <w:numFmt w:val="lowerRoman"/>
      <w:lvlText w:val="%3."/>
      <w:lvlJc w:val="right"/>
      <w:pPr>
        <w:ind w:left="2160" w:hanging="180"/>
      </w:pPr>
    </w:lvl>
    <w:lvl w:ilvl="3" w:tplc="07D01B3C">
      <w:start w:val="1"/>
      <w:numFmt w:val="decimal"/>
      <w:lvlText w:val="%4."/>
      <w:lvlJc w:val="left"/>
      <w:pPr>
        <w:ind w:left="2880" w:hanging="360"/>
      </w:pPr>
    </w:lvl>
    <w:lvl w:ilvl="4" w:tplc="0B12FC6A">
      <w:start w:val="1"/>
      <w:numFmt w:val="lowerLetter"/>
      <w:lvlText w:val="%5."/>
      <w:lvlJc w:val="left"/>
      <w:pPr>
        <w:ind w:left="3600" w:hanging="360"/>
      </w:pPr>
    </w:lvl>
    <w:lvl w:ilvl="5" w:tplc="34C86EAA">
      <w:start w:val="1"/>
      <w:numFmt w:val="lowerRoman"/>
      <w:lvlText w:val="%6."/>
      <w:lvlJc w:val="right"/>
      <w:pPr>
        <w:ind w:left="4320" w:hanging="180"/>
      </w:pPr>
    </w:lvl>
    <w:lvl w:ilvl="6" w:tplc="EB1C3636">
      <w:start w:val="1"/>
      <w:numFmt w:val="decimal"/>
      <w:lvlText w:val="%7."/>
      <w:lvlJc w:val="left"/>
      <w:pPr>
        <w:ind w:left="5040" w:hanging="360"/>
      </w:pPr>
    </w:lvl>
    <w:lvl w:ilvl="7" w:tplc="1398FDD4">
      <w:start w:val="1"/>
      <w:numFmt w:val="lowerLetter"/>
      <w:lvlText w:val="%8."/>
      <w:lvlJc w:val="left"/>
      <w:pPr>
        <w:ind w:left="5760" w:hanging="360"/>
      </w:pPr>
    </w:lvl>
    <w:lvl w:ilvl="8" w:tplc="6EE2564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nny Muchnikoff">
    <w15:presenceInfo w15:providerId="AD" w15:userId="S::jmuchnikoff@yesandagency.com::b6665149-434b-4820-bece-330ddff379d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27BEAF0"/>
    <w:rsid w:val="000F4394"/>
    <w:rsid w:val="005F33DC"/>
    <w:rsid w:val="00A81AD9"/>
    <w:rsid w:val="00F90F6F"/>
    <w:rsid w:val="015C684D"/>
    <w:rsid w:val="029365A4"/>
    <w:rsid w:val="02FA7E6F"/>
    <w:rsid w:val="03108F0A"/>
    <w:rsid w:val="04964ED0"/>
    <w:rsid w:val="0832E39D"/>
    <w:rsid w:val="0897EE3D"/>
    <w:rsid w:val="08CF97D1"/>
    <w:rsid w:val="093E0913"/>
    <w:rsid w:val="0982E850"/>
    <w:rsid w:val="0B2F0975"/>
    <w:rsid w:val="0B8CD323"/>
    <w:rsid w:val="0BB031A5"/>
    <w:rsid w:val="0D629680"/>
    <w:rsid w:val="0DE82240"/>
    <w:rsid w:val="0E5F5E86"/>
    <w:rsid w:val="0E666742"/>
    <w:rsid w:val="0F437760"/>
    <w:rsid w:val="0FD90177"/>
    <w:rsid w:val="101CC976"/>
    <w:rsid w:val="1310A239"/>
    <w:rsid w:val="13CBC9C0"/>
    <w:rsid w:val="14C5F4EA"/>
    <w:rsid w:val="15A0358D"/>
    <w:rsid w:val="177C2A87"/>
    <w:rsid w:val="17F2238F"/>
    <w:rsid w:val="197FE3BD"/>
    <w:rsid w:val="1A2D4979"/>
    <w:rsid w:val="1B207F7C"/>
    <w:rsid w:val="1B2C8B4E"/>
    <w:rsid w:val="1BC919DA"/>
    <w:rsid w:val="1BEDA04F"/>
    <w:rsid w:val="1CB7847F"/>
    <w:rsid w:val="1CD0ACDC"/>
    <w:rsid w:val="1F4717D3"/>
    <w:rsid w:val="20A35689"/>
    <w:rsid w:val="218AF5A2"/>
    <w:rsid w:val="227BEAF0"/>
    <w:rsid w:val="23BDF4CF"/>
    <w:rsid w:val="24129B70"/>
    <w:rsid w:val="29BFF0E9"/>
    <w:rsid w:val="29EB967A"/>
    <w:rsid w:val="2B17ADA1"/>
    <w:rsid w:val="2C8B7EDD"/>
    <w:rsid w:val="2CA34515"/>
    <w:rsid w:val="2CB1AE46"/>
    <w:rsid w:val="2CCCAF58"/>
    <w:rsid w:val="2D1D0255"/>
    <w:rsid w:val="2DC16B3C"/>
    <w:rsid w:val="2E6978AA"/>
    <w:rsid w:val="2FCA03DB"/>
    <w:rsid w:val="3069CF0F"/>
    <w:rsid w:val="30CE54D8"/>
    <w:rsid w:val="34EF502F"/>
    <w:rsid w:val="35085FDE"/>
    <w:rsid w:val="366191BF"/>
    <w:rsid w:val="38211156"/>
    <w:rsid w:val="38F2E30C"/>
    <w:rsid w:val="39A63548"/>
    <w:rsid w:val="3BB3378B"/>
    <w:rsid w:val="41E7C620"/>
    <w:rsid w:val="443595B3"/>
    <w:rsid w:val="453A937D"/>
    <w:rsid w:val="45D16614"/>
    <w:rsid w:val="47696121"/>
    <w:rsid w:val="47B32A12"/>
    <w:rsid w:val="4953DEF5"/>
    <w:rsid w:val="4B387D1E"/>
    <w:rsid w:val="4F52B966"/>
    <w:rsid w:val="5028E840"/>
    <w:rsid w:val="532433D3"/>
    <w:rsid w:val="55265413"/>
    <w:rsid w:val="58D74555"/>
    <w:rsid w:val="5ABAFB01"/>
    <w:rsid w:val="5BCA31CE"/>
    <w:rsid w:val="5C3DA305"/>
    <w:rsid w:val="5C738708"/>
    <w:rsid w:val="5E43B08F"/>
    <w:rsid w:val="623585D3"/>
    <w:rsid w:val="636E14D2"/>
    <w:rsid w:val="64E06A3C"/>
    <w:rsid w:val="653C77DD"/>
    <w:rsid w:val="658F3047"/>
    <w:rsid w:val="66171273"/>
    <w:rsid w:val="6BABB961"/>
    <w:rsid w:val="6BF5C6AB"/>
    <w:rsid w:val="6C7E37B1"/>
    <w:rsid w:val="6C8653F7"/>
    <w:rsid w:val="6D2E6165"/>
    <w:rsid w:val="6DDC9E60"/>
    <w:rsid w:val="716231E5"/>
    <w:rsid w:val="76EE6C08"/>
    <w:rsid w:val="7993A8A8"/>
    <w:rsid w:val="7B6D88F1"/>
    <w:rsid w:val="7C23F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BEAF0"/>
  <w15:chartTrackingRefBased/>
  <w15:docId w15:val="{296488C3-B929-4FEB-8196-B24C150B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E6F1F2AF5D54E8909D168A239D601" ma:contentTypeVersion="13" ma:contentTypeDescription="Create a new document." ma:contentTypeScope="" ma:versionID="c778527a0acefef65808b29856ecb028">
  <xsd:schema xmlns:xsd="http://www.w3.org/2001/XMLSchema" xmlns:xs="http://www.w3.org/2001/XMLSchema" xmlns:p="http://schemas.microsoft.com/office/2006/metadata/properties" xmlns:ns2="b0b785bf-d930-4082-93d8-4395020fc26c" xmlns:ns3="19aa943c-6bef-4271-aa8d-9e0d543d6938" targetNamespace="http://schemas.microsoft.com/office/2006/metadata/properties" ma:root="true" ma:fieldsID="cdb7058b89486d23f64c1178c9c42582" ns2:_="" ns3:_="">
    <xsd:import namespace="b0b785bf-d930-4082-93d8-4395020fc26c"/>
    <xsd:import namespace="19aa943c-6bef-4271-aa8d-9e0d543d6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785bf-d930-4082-93d8-4395020fc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943c-6bef-4271-aa8d-9e0d543d69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9aa943c-6bef-4271-aa8d-9e0d543d6938">
      <UserInfo>
        <DisplayName>Anna-Marie Montague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4A4FD74-0CCB-4CAC-AA78-68F92F056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785bf-d930-4082-93d8-4395020fc26c"/>
    <ds:schemaRef ds:uri="19aa943c-6bef-4271-aa8d-9e0d543d6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AE0EF3-9EFC-4F7B-9D3C-D4BAA22008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C82C5A-385F-418A-B813-6DA548C11569}">
  <ds:schemaRefs>
    <ds:schemaRef ds:uri="http://schemas.microsoft.com/office/2006/metadata/properties"/>
    <ds:schemaRef ds:uri="http://schemas.microsoft.com/office/infopath/2007/PartnerControls"/>
    <ds:schemaRef ds:uri="19aa943c-6bef-4271-aa8d-9e0d543d69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Muchnikoff</dc:creator>
  <cp:keywords/>
  <dc:description/>
  <cp:lastModifiedBy>Rudner, Quinn (CTR)</cp:lastModifiedBy>
  <cp:revision>2</cp:revision>
  <dcterms:created xsi:type="dcterms:W3CDTF">2021-11-15T14:44:00Z</dcterms:created>
  <dcterms:modified xsi:type="dcterms:W3CDTF">2021-11-15T14:44:00Z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0x0101003CEE6F1F2AF5D54E8909D168A239D601</vt:lpwstr>
  </property>
</Properties>
</file>