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27B54" w14:textId="75927C94" w:rsidR="00C109ED" w:rsidRPr="001E226B" w:rsidRDefault="00C109ED" w:rsidP="00C109E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E226B">
        <w:rPr>
          <w:rFonts w:ascii="Arial" w:hAnsi="Arial" w:cs="Arial"/>
          <w:b/>
          <w:bCs/>
          <w:sz w:val="20"/>
          <w:szCs w:val="20"/>
        </w:rPr>
        <w:t xml:space="preserve">Resource Type: </w:t>
      </w:r>
      <w:r>
        <w:rPr>
          <w:rFonts w:ascii="Arial" w:hAnsi="Arial" w:cs="Arial"/>
          <w:bCs/>
          <w:sz w:val="20"/>
          <w:szCs w:val="20"/>
        </w:rPr>
        <w:t>Email Outreach Template</w:t>
      </w:r>
    </w:p>
    <w:p w14:paraId="65522FB0" w14:textId="213C6456" w:rsidR="00C109ED" w:rsidRPr="001E226B" w:rsidRDefault="00C109ED" w:rsidP="00C109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E226B">
        <w:rPr>
          <w:rFonts w:ascii="Arial" w:hAnsi="Arial" w:cs="Arial"/>
          <w:b/>
          <w:bCs/>
          <w:sz w:val="20"/>
          <w:szCs w:val="20"/>
        </w:rPr>
        <w:t xml:space="preserve">Audience: </w:t>
      </w:r>
      <w:r w:rsidRPr="001E226B">
        <w:rPr>
          <w:rFonts w:ascii="Arial" w:hAnsi="Arial" w:cs="Arial"/>
          <w:bCs/>
          <w:sz w:val="20"/>
          <w:szCs w:val="20"/>
        </w:rPr>
        <w:t xml:space="preserve">Existing </w:t>
      </w:r>
      <w:r>
        <w:rPr>
          <w:rFonts w:ascii="Arial" w:hAnsi="Arial" w:cs="Arial"/>
          <w:bCs/>
          <w:sz w:val="20"/>
          <w:szCs w:val="20"/>
        </w:rPr>
        <w:t>clients</w:t>
      </w:r>
      <w:r w:rsidRPr="001E226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or potential clients. </w:t>
      </w:r>
    </w:p>
    <w:p w14:paraId="1CFC5B8A" w14:textId="77777777" w:rsidR="00C109ED" w:rsidRDefault="00C109ED" w:rsidP="00C109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E226B">
        <w:rPr>
          <w:rFonts w:ascii="Arial" w:hAnsi="Arial" w:cs="Arial"/>
          <w:b/>
          <w:bCs/>
          <w:sz w:val="20"/>
          <w:szCs w:val="20"/>
        </w:rPr>
        <w:t>Directions</w:t>
      </w:r>
      <w:r w:rsidRPr="001E226B">
        <w:rPr>
          <w:rFonts w:ascii="Arial" w:hAnsi="Arial" w:cs="Arial"/>
          <w:bCs/>
          <w:sz w:val="20"/>
          <w:szCs w:val="20"/>
        </w:rPr>
        <w:t xml:space="preserve">: Copy and paste the template below into your preferred email platform. HTML email formatting is preferred. </w:t>
      </w:r>
    </w:p>
    <w:p w14:paraId="1850867E" w14:textId="77777777" w:rsidR="00C109ED" w:rsidRPr="005B1366" w:rsidRDefault="00C109ED" w:rsidP="00C109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4443C94" w14:textId="07FE0352" w:rsidR="00C109ED" w:rsidRPr="00847B97" w:rsidRDefault="00C109ED" w:rsidP="00C109ED">
      <w:pPr>
        <w:rPr>
          <w:rFonts w:ascii="Arial" w:hAnsi="Arial" w:cs="Arial"/>
          <w:bCs/>
        </w:rPr>
      </w:pPr>
      <w:r w:rsidRPr="00FB1D71">
        <w:rPr>
          <w:rFonts w:ascii="Arial" w:hAnsi="Arial" w:cs="Arial"/>
          <w:b/>
        </w:rPr>
        <w:t xml:space="preserve">Subject: </w:t>
      </w:r>
      <w:r w:rsidR="00847B97" w:rsidRPr="00847B97">
        <w:rPr>
          <w:rFonts w:ascii="Arial" w:hAnsi="Arial" w:cs="Arial"/>
          <w:bCs/>
        </w:rPr>
        <w:t xml:space="preserve">What is covered </w:t>
      </w:r>
      <w:r w:rsidR="00847B97">
        <w:rPr>
          <w:rFonts w:ascii="Arial" w:hAnsi="Arial" w:cs="Arial"/>
          <w:bCs/>
        </w:rPr>
        <w:t xml:space="preserve">by a flood insurance policy for homeowners? 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0"/>
      </w:tblGrid>
      <w:tr w:rsidR="00C109ED" w14:paraId="0B58C9DC" w14:textId="77777777" w:rsidTr="007D64A1">
        <w:tc>
          <w:tcPr>
            <w:tcW w:w="9350" w:type="dxa"/>
          </w:tcPr>
          <w:p w14:paraId="28D4EB6F" w14:textId="0E96B13D" w:rsidR="00C109ED" w:rsidRDefault="00C109ED" w:rsidP="007D64A1">
            <w:pPr>
              <w:jc w:val="center"/>
            </w:pPr>
          </w:p>
        </w:tc>
      </w:tr>
      <w:tr w:rsidR="00C109ED" w14:paraId="4F0815FC" w14:textId="77777777" w:rsidTr="007D64A1">
        <w:tc>
          <w:tcPr>
            <w:tcW w:w="9350" w:type="dxa"/>
          </w:tcPr>
          <w:p w14:paraId="6844A9CD" w14:textId="77777777" w:rsidR="00C109ED" w:rsidRDefault="00C109ED" w:rsidP="0045186B">
            <w:pPr>
              <w:ind w:right="431"/>
              <w:rPr>
                <w:rFonts w:ascii="Arial" w:hAnsi="Arial" w:cs="Arial"/>
              </w:rPr>
            </w:pPr>
          </w:p>
          <w:p w14:paraId="2D33161C" w14:textId="7911D535" w:rsidR="00C109ED" w:rsidRDefault="00C109ED" w:rsidP="007D64A1">
            <w:pPr>
              <w:ind w:left="431" w:right="431"/>
              <w:rPr>
                <w:rFonts w:ascii="Arial" w:hAnsi="Arial" w:cs="Arial"/>
              </w:rPr>
            </w:pPr>
            <w:r w:rsidRPr="005070BE">
              <w:rPr>
                <w:rFonts w:ascii="Arial" w:hAnsi="Arial" w:cs="Arial"/>
              </w:rPr>
              <w:t xml:space="preserve">Hi </w:t>
            </w:r>
            <w:r w:rsidRPr="005070BE">
              <w:rPr>
                <w:rFonts w:ascii="Arial" w:hAnsi="Arial" w:cs="Arial"/>
                <w:highlight w:val="yellow"/>
              </w:rPr>
              <w:t>[insert customer name],</w:t>
            </w:r>
            <w:r w:rsidRPr="005070BE">
              <w:rPr>
                <w:rFonts w:ascii="Arial" w:hAnsi="Arial" w:cs="Arial"/>
              </w:rPr>
              <w:t xml:space="preserve"> </w:t>
            </w:r>
          </w:p>
          <w:p w14:paraId="3C2D463E" w14:textId="3325F2FF" w:rsidR="0045186B" w:rsidRDefault="0045186B" w:rsidP="007D64A1">
            <w:pPr>
              <w:ind w:left="431" w:right="4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Just one inch of flood water can cause over $25,000 in damage to your home – damage homeowner’s insurance won’t cover. Only </w:t>
            </w:r>
            <w:r w:rsidRPr="005070BE">
              <w:rPr>
                <w:rFonts w:ascii="Arial" w:hAnsi="Arial" w:cs="Arial"/>
              </w:rPr>
              <w:t xml:space="preserve">flood insurance </w:t>
            </w:r>
            <w:r>
              <w:rPr>
                <w:rFonts w:ascii="Arial" w:hAnsi="Arial" w:cs="Arial"/>
              </w:rPr>
              <w:t>can help</w:t>
            </w:r>
            <w:r w:rsidRPr="005070BE">
              <w:rPr>
                <w:rFonts w:ascii="Arial" w:hAnsi="Arial" w:cs="Arial"/>
              </w:rPr>
              <w:t xml:space="preserve"> protect </w:t>
            </w:r>
            <w:r>
              <w:rPr>
                <w:rFonts w:ascii="Arial" w:hAnsi="Arial" w:cs="Arial"/>
              </w:rPr>
              <w:t xml:space="preserve">the life you’ve built. </w:t>
            </w:r>
          </w:p>
          <w:p w14:paraId="6FDB9946" w14:textId="51E7F84D" w:rsidR="0045186B" w:rsidRDefault="0045186B" w:rsidP="007D64A1">
            <w:pPr>
              <w:ind w:left="431" w:right="4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Flood insurance can provide coverage to help protect your home, your personal belongings, or both. </w:t>
            </w:r>
          </w:p>
          <w:p w14:paraId="2C52807A" w14:textId="2A9E0732" w:rsidR="0045186B" w:rsidRPr="0045186B" w:rsidRDefault="0045186B" w:rsidP="0045186B">
            <w:pPr>
              <w:ind w:left="431" w:right="431"/>
              <w:rPr>
                <w:rFonts w:ascii="Arial" w:hAnsi="Arial" w:cs="Arial"/>
              </w:rPr>
            </w:pPr>
            <w:r w:rsidRPr="0045186B">
              <w:rPr>
                <w:rFonts w:ascii="Arial" w:hAnsi="Arial" w:cs="Arial"/>
                <w:b/>
                <w:bCs/>
              </w:rPr>
              <w:t>Building property coverage</w:t>
            </w:r>
            <w:r w:rsidRPr="0045186B">
              <w:rPr>
                <w:rFonts w:ascii="Arial" w:hAnsi="Arial" w:cs="Arial"/>
              </w:rPr>
              <w:t>. This includes the physical structure of your home and its foundation; plumbing and electrical systems; central air and heating systems; attached bookcases, cabinets, carpets, and paneling; a detached garage; well water tanks and pumps</w:t>
            </w:r>
            <w:ins w:id="0" w:author="Heath, Joshua" w:date="2021-07-01T12:54:00Z">
              <w:r w:rsidR="00B569B2">
                <w:rPr>
                  <w:rFonts w:ascii="Arial" w:hAnsi="Arial" w:cs="Arial"/>
                </w:rPr>
                <w:t>,</w:t>
              </w:r>
            </w:ins>
            <w:r w:rsidRPr="0045186B">
              <w:rPr>
                <w:rFonts w:ascii="Arial" w:hAnsi="Arial" w:cs="Arial"/>
              </w:rPr>
              <w:t xml:space="preserve"> and any solar energy equipment. This policy does include a coverage limit of $250,000 for damage caused to the building. </w:t>
            </w:r>
          </w:p>
          <w:p w14:paraId="47B714C4" w14:textId="3065FDBA" w:rsidR="00C109ED" w:rsidRPr="005070BE" w:rsidRDefault="0045186B" w:rsidP="0045186B">
            <w:pPr>
              <w:ind w:left="431" w:right="431"/>
              <w:rPr>
                <w:rFonts w:ascii="Arial" w:hAnsi="Arial" w:cs="Arial"/>
              </w:rPr>
            </w:pPr>
            <w:r w:rsidRPr="0045186B">
              <w:rPr>
                <w:rFonts w:ascii="Arial" w:hAnsi="Arial" w:cs="Arial"/>
                <w:b/>
                <w:bCs/>
              </w:rPr>
              <w:t xml:space="preserve">Personal contents coverage. </w:t>
            </w:r>
            <w:r w:rsidRPr="0045186B">
              <w:rPr>
                <w:rFonts w:ascii="Arial" w:hAnsi="Arial" w:cs="Arial"/>
              </w:rPr>
              <w:t xml:space="preserve">This includes clothing, furniture and electronics; curtains; some portable appliances; freezers and the foods within them; carpets installed over wood floors; washer and dryer; and certain valuables, like art (up to $2,500). The coverage limit for a personal content policy is $100,000. </w:t>
            </w:r>
          </w:p>
          <w:p w14:paraId="55A46E48" w14:textId="65560DFF" w:rsidR="00C109ED" w:rsidRDefault="00C109ED" w:rsidP="007D64A1">
            <w:pPr>
              <w:ind w:left="431" w:right="431"/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</w:rPr>
              <w:t xml:space="preserve">FEMA and the National Flood Insurance Program </w:t>
            </w:r>
            <w:r>
              <w:rPr>
                <w:rFonts w:ascii="Arial" w:hAnsi="Arial" w:cs="Arial"/>
              </w:rPr>
              <w:t xml:space="preserve">(NFIP) </w:t>
            </w:r>
            <w:r w:rsidRPr="00FB1D71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encouraging</w:t>
            </w:r>
            <w:r w:rsidRPr="00FB1D71">
              <w:rPr>
                <w:rFonts w:ascii="Arial" w:hAnsi="Arial" w:cs="Arial"/>
              </w:rPr>
              <w:t xml:space="preserve"> all </w:t>
            </w:r>
            <w:r w:rsidRPr="00FB1D71">
              <w:rPr>
                <w:rFonts w:ascii="Arial" w:hAnsi="Arial" w:cs="Arial"/>
                <w:highlight w:val="yellow"/>
              </w:rPr>
              <w:t>[insert area]</w:t>
            </w:r>
            <w:r w:rsidRPr="00FB1D71">
              <w:rPr>
                <w:rFonts w:ascii="Arial" w:hAnsi="Arial" w:cs="Arial"/>
              </w:rPr>
              <w:t xml:space="preserve"> residents to </w:t>
            </w:r>
            <w:r>
              <w:rPr>
                <w:rFonts w:ascii="Arial" w:hAnsi="Arial" w:cs="Arial"/>
              </w:rPr>
              <w:t xml:space="preserve">purchase flood insurance </w:t>
            </w:r>
            <w:r w:rsidRPr="00FB1D71">
              <w:rPr>
                <w:rFonts w:ascii="Arial" w:hAnsi="Arial" w:cs="Arial"/>
              </w:rPr>
              <w:t>to protect their homes</w:t>
            </w:r>
            <w:r>
              <w:rPr>
                <w:rFonts w:ascii="Arial" w:hAnsi="Arial" w:cs="Arial"/>
              </w:rPr>
              <w:t xml:space="preserve">, </w:t>
            </w:r>
            <w:r w:rsidRPr="00FB1D71">
              <w:rPr>
                <w:rFonts w:ascii="Arial" w:hAnsi="Arial" w:cs="Arial"/>
              </w:rPr>
              <w:t>families</w:t>
            </w:r>
            <w:r>
              <w:rPr>
                <w:rFonts w:ascii="Arial" w:hAnsi="Arial" w:cs="Arial"/>
              </w:rPr>
              <w:t xml:space="preserve">, and </w:t>
            </w:r>
            <w:r w:rsidR="0045186B">
              <w:rPr>
                <w:rFonts w:ascii="Arial" w:hAnsi="Arial" w:cs="Arial"/>
              </w:rPr>
              <w:t>belongings</w:t>
            </w:r>
            <w:r>
              <w:rPr>
                <w:rFonts w:ascii="Arial" w:hAnsi="Arial" w:cs="Arial"/>
              </w:rPr>
              <w:t xml:space="preserve">. Keep in mind, </w:t>
            </w:r>
            <w:r w:rsidRPr="00FB1D71">
              <w:rPr>
                <w:rFonts w:ascii="Arial" w:hAnsi="Arial" w:cs="Arial"/>
              </w:rPr>
              <w:t>policies typically take up to 30 days to go into effect</w:t>
            </w:r>
            <w:r>
              <w:rPr>
                <w:rFonts w:ascii="Arial" w:hAnsi="Arial" w:cs="Arial"/>
              </w:rPr>
              <w:t xml:space="preserve"> so don’t wait, get flood insurance today!</w:t>
            </w:r>
          </w:p>
          <w:p w14:paraId="0E6B8CE0" w14:textId="77777777" w:rsidR="00C109ED" w:rsidRDefault="00C109ED" w:rsidP="0045186B">
            <w:pPr>
              <w:ind w:right="431"/>
            </w:pPr>
          </w:p>
        </w:tc>
      </w:tr>
      <w:tr w:rsidR="00C109ED" w14:paraId="2874C275" w14:textId="77777777" w:rsidTr="007D64A1">
        <w:tc>
          <w:tcPr>
            <w:tcW w:w="9350" w:type="dxa"/>
          </w:tcPr>
          <w:p w14:paraId="04404FA0" w14:textId="77777777" w:rsidR="00C109ED" w:rsidRDefault="00C109ED" w:rsidP="007D64A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E05788" wp14:editId="398AB3B4">
                  <wp:extent cx="1990725" cy="358044"/>
                  <wp:effectExtent l="0" t="0" r="0" b="4445"/>
                  <wp:docPr id="84629334" name="Picture 1" descr="Button that reads &quot;get flood insurance.&quot;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358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B4FE5" w14:textId="77777777" w:rsidR="00C109ED" w:rsidRPr="005070BE" w:rsidRDefault="00C109ED" w:rsidP="007D64A1">
            <w:pPr>
              <w:jc w:val="center"/>
              <w:rPr>
                <w:rFonts w:ascii="Arial" w:hAnsi="Arial" w:cs="Arial"/>
              </w:rPr>
            </w:pPr>
          </w:p>
        </w:tc>
      </w:tr>
      <w:tr w:rsidR="00C109ED" w14:paraId="030B34D8" w14:textId="77777777" w:rsidTr="007D64A1">
        <w:tc>
          <w:tcPr>
            <w:tcW w:w="9350" w:type="dxa"/>
          </w:tcPr>
          <w:p w14:paraId="2254DA2C" w14:textId="77777777" w:rsidR="00C109ED" w:rsidRDefault="00C109ED" w:rsidP="007D64A1">
            <w:pPr>
              <w:ind w:left="428" w:right="4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070BE">
              <w:rPr>
                <w:rFonts w:ascii="Arial" w:hAnsi="Arial" w:cs="Arial"/>
              </w:rPr>
              <w:t xml:space="preserve">each out </w:t>
            </w:r>
            <w:r>
              <w:rPr>
                <w:rFonts w:ascii="Arial" w:hAnsi="Arial" w:cs="Arial"/>
              </w:rPr>
              <w:t xml:space="preserve">to me </w:t>
            </w:r>
            <w:r w:rsidRPr="005070BE">
              <w:rPr>
                <w:rFonts w:ascii="Arial" w:hAnsi="Arial" w:cs="Arial"/>
              </w:rPr>
              <w:t>with any questions</w:t>
            </w:r>
            <w:r>
              <w:rPr>
                <w:rFonts w:ascii="Arial" w:hAnsi="Arial" w:cs="Arial"/>
              </w:rPr>
              <w:t xml:space="preserve"> you have</w:t>
            </w:r>
            <w:r w:rsidRPr="005070BE">
              <w:rPr>
                <w:rFonts w:ascii="Arial" w:hAnsi="Arial" w:cs="Arial"/>
              </w:rPr>
              <w:t xml:space="preserve"> or to learn more about the right level of coverage for your </w:t>
            </w:r>
            <w:r w:rsidRPr="00C0654E">
              <w:rPr>
                <w:rFonts w:ascii="Arial" w:hAnsi="Arial" w:cs="Arial"/>
                <w:highlight w:val="yellow"/>
              </w:rPr>
              <w:t xml:space="preserve">[home </w:t>
            </w:r>
            <w:r>
              <w:rPr>
                <w:rFonts w:ascii="Arial" w:hAnsi="Arial" w:cs="Arial"/>
                <w:highlight w:val="yellow"/>
              </w:rPr>
              <w:t>/</w:t>
            </w:r>
            <w:r w:rsidRPr="00C0654E">
              <w:rPr>
                <w:rFonts w:ascii="Arial" w:hAnsi="Arial" w:cs="Arial"/>
                <w:highlight w:val="yellow"/>
              </w:rPr>
              <w:t xml:space="preserve"> business]</w:t>
            </w:r>
            <w:r w:rsidRPr="005070BE">
              <w:rPr>
                <w:rFonts w:ascii="Arial" w:hAnsi="Arial" w:cs="Arial"/>
              </w:rPr>
              <w:t xml:space="preserve">. </w:t>
            </w:r>
          </w:p>
          <w:p w14:paraId="2C429164" w14:textId="77777777" w:rsidR="00C109ED" w:rsidRPr="005070BE" w:rsidRDefault="00C109ED" w:rsidP="007D64A1">
            <w:pPr>
              <w:ind w:left="428" w:right="419"/>
              <w:rPr>
                <w:rFonts w:ascii="Arial" w:hAnsi="Arial" w:cs="Arial"/>
              </w:rPr>
            </w:pPr>
          </w:p>
          <w:p w14:paraId="10D08724" w14:textId="77777777" w:rsidR="00C109ED" w:rsidRDefault="00C109ED" w:rsidP="007D64A1">
            <w:pPr>
              <w:ind w:left="428" w:right="419"/>
              <w:rPr>
                <w:rFonts w:ascii="Arial" w:hAnsi="Arial" w:cs="Arial"/>
              </w:rPr>
            </w:pPr>
            <w:r w:rsidRPr="005070BE">
              <w:rPr>
                <w:rFonts w:ascii="Arial" w:hAnsi="Arial" w:cs="Arial"/>
                <w:highlight w:val="yellow"/>
              </w:rPr>
              <w:t>[insert email signature with contact information]</w:t>
            </w:r>
            <w:r w:rsidRPr="005070BE">
              <w:rPr>
                <w:rFonts w:ascii="Arial" w:hAnsi="Arial" w:cs="Arial"/>
              </w:rPr>
              <w:t xml:space="preserve"> </w:t>
            </w:r>
          </w:p>
          <w:p w14:paraId="2ADD3371" w14:textId="77777777" w:rsidR="00C109ED" w:rsidRPr="005070BE" w:rsidRDefault="00C109ED" w:rsidP="007D64A1">
            <w:pPr>
              <w:ind w:left="428" w:right="419"/>
              <w:rPr>
                <w:rFonts w:ascii="Arial" w:hAnsi="Arial" w:cs="Arial"/>
              </w:rPr>
            </w:pPr>
          </w:p>
        </w:tc>
      </w:tr>
    </w:tbl>
    <w:p w14:paraId="05B688F0" w14:textId="77777777" w:rsidR="000A1215" w:rsidRDefault="000A1215"/>
    <w:sectPr w:rsidR="000A1215" w:rsidSect="0024470F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4092B"/>
    <w:multiLevelType w:val="hybridMultilevel"/>
    <w:tmpl w:val="ED1A9678"/>
    <w:lvl w:ilvl="0" w:tplc="FF563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AE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5609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90D3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F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6CF9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30D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E7B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E6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eath, Joshua">
    <w15:presenceInfo w15:providerId="AD" w15:userId="S::0876057491@FEMA.DHS.GOV::997520ef-cfd1-4781-819f-3548fe91d0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ED"/>
    <w:rsid w:val="000A1215"/>
    <w:rsid w:val="00243479"/>
    <w:rsid w:val="00374524"/>
    <w:rsid w:val="0045186B"/>
    <w:rsid w:val="00605ABB"/>
    <w:rsid w:val="006911F6"/>
    <w:rsid w:val="006B638E"/>
    <w:rsid w:val="00847B97"/>
    <w:rsid w:val="00B569B2"/>
    <w:rsid w:val="00C1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19D3"/>
  <w15:chartTrackingRefBased/>
  <w15:docId w15:val="{37772942-5693-E345-BEF9-A8450B77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9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oodsmart.gov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3" ma:contentTypeDescription="Create a new document." ma:contentTypeScope="" ma:versionID="ec792c1c2e380aa3d7b407c9638a3ec2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1AAF85-9E17-44F3-9A63-25847788A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E1407-63AC-4C6E-BE15-074B3A3DE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24887-F1F8-4381-9303-EB87BCB367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Anderson</dc:creator>
  <cp:keywords/>
  <dc:description/>
  <cp:lastModifiedBy>Jennifer Anderson</cp:lastModifiedBy>
  <cp:revision>8</cp:revision>
  <dcterms:created xsi:type="dcterms:W3CDTF">2021-06-25T15:45:00Z</dcterms:created>
  <dcterms:modified xsi:type="dcterms:W3CDTF">2021-07-07T13:47:00Z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